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AC0255" w14:textId="77777777" w:rsidR="001D3EC4" w:rsidRDefault="001D3EC4" w:rsidP="001D3EC4">
      <w:pPr>
        <w:spacing w:after="0" w:line="240" w:lineRule="auto"/>
        <w:rPr>
          <w:rFonts w:ascii="Arial" w:eastAsia="Times New Roman" w:hAnsi="Arial" w:cs="Arial"/>
          <w:color w:val="000000"/>
          <w:sz w:val="24"/>
          <w:szCs w:val="24"/>
        </w:rPr>
      </w:pPr>
    </w:p>
    <w:p w14:paraId="47E22A94" w14:textId="77777777" w:rsidR="001D3EC4" w:rsidRDefault="001D3EC4" w:rsidP="001D3EC4">
      <w:pPr>
        <w:spacing w:after="0" w:line="240" w:lineRule="auto"/>
        <w:rPr>
          <w:rFonts w:ascii="Arial" w:eastAsia="Times New Roman" w:hAnsi="Arial" w:cs="Arial"/>
          <w:color w:val="000000"/>
          <w:sz w:val="24"/>
          <w:szCs w:val="24"/>
        </w:rPr>
      </w:pPr>
    </w:p>
    <w:p w14:paraId="4A885658" w14:textId="77777777" w:rsidR="001D3EC4" w:rsidRDefault="001D3EC4" w:rsidP="001D3EC4">
      <w:pPr>
        <w:spacing w:after="0" w:line="240" w:lineRule="auto"/>
        <w:rPr>
          <w:rFonts w:ascii="Arial" w:eastAsia="Times New Roman" w:hAnsi="Arial" w:cs="Arial"/>
          <w:color w:val="000000"/>
          <w:sz w:val="24"/>
          <w:szCs w:val="24"/>
        </w:rPr>
      </w:pPr>
    </w:p>
    <w:p w14:paraId="6B653AFE" w14:textId="77777777" w:rsidR="001D3EC4" w:rsidRDefault="001D3EC4" w:rsidP="001D3EC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INSIDE – 1</w:t>
      </w:r>
      <w:r w:rsidRPr="00FC3C69">
        <w:rPr>
          <w:rFonts w:ascii="Arial" w:eastAsia="Times New Roman" w:hAnsi="Arial" w:cs="Arial"/>
          <w:color w:val="000000"/>
          <w:sz w:val="24"/>
          <w:szCs w:val="24"/>
          <w:vertAlign w:val="superscript"/>
        </w:rPr>
        <w:t>ST</w:t>
      </w:r>
      <w:r>
        <w:rPr>
          <w:rFonts w:ascii="Arial" w:eastAsia="Times New Roman" w:hAnsi="Arial" w:cs="Arial"/>
          <w:color w:val="000000"/>
          <w:sz w:val="24"/>
          <w:szCs w:val="24"/>
        </w:rPr>
        <w:t xml:space="preserve"> COLUMN, WHITE BACKGROUND</w:t>
      </w:r>
    </w:p>
    <w:p w14:paraId="259517FD" w14:textId="77777777" w:rsidR="001D3EC4" w:rsidRDefault="001D3EC4" w:rsidP="001D3EC4">
      <w:pPr>
        <w:spacing w:after="0" w:line="240" w:lineRule="auto"/>
        <w:rPr>
          <w:rFonts w:ascii="Arial" w:eastAsia="Times New Roman" w:hAnsi="Arial" w:cs="Arial"/>
          <w:color w:val="000000"/>
          <w:sz w:val="24"/>
          <w:szCs w:val="24"/>
        </w:rPr>
      </w:pPr>
    </w:p>
    <w:p w14:paraId="63C6062C" w14:textId="77777777" w:rsidR="001D3EC4" w:rsidRPr="00FC3C69" w:rsidRDefault="001D3EC4" w:rsidP="001D3EC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McArthur Squash Center</w:t>
      </w:r>
    </w:p>
    <w:p w14:paraId="3EE7A7D7" w14:textId="77777777" w:rsidR="001D3EC4" w:rsidRPr="00FC3C69" w:rsidRDefault="001D3EC4" w:rsidP="001D3EC4">
      <w:pPr>
        <w:spacing w:after="0" w:line="240" w:lineRule="auto"/>
        <w:rPr>
          <w:rFonts w:ascii="Arial" w:eastAsia="Times New Roman" w:hAnsi="Arial" w:cs="Arial"/>
          <w:color w:val="000000"/>
          <w:sz w:val="20"/>
          <w:szCs w:val="20"/>
        </w:rPr>
      </w:pPr>
    </w:p>
    <w:p w14:paraId="581EC57C" w14:textId="77777777" w:rsidR="001D3EC4" w:rsidRPr="002107E3" w:rsidRDefault="001D3EC4" w:rsidP="001D3EC4">
      <w:pPr>
        <w:spacing w:after="0" w:line="240" w:lineRule="auto"/>
        <w:rPr>
          <w:rFonts w:ascii="Arial" w:eastAsia="Times New Roman" w:hAnsi="Arial" w:cs="Arial"/>
          <w:color w:val="000000"/>
          <w:sz w:val="20"/>
          <w:szCs w:val="20"/>
        </w:rPr>
      </w:pPr>
      <w:r w:rsidRPr="00FC3C69">
        <w:rPr>
          <w:rFonts w:ascii="Arial" w:eastAsia="Times New Roman" w:hAnsi="Arial" w:cs="Arial"/>
          <w:color w:val="000000"/>
          <w:sz w:val="20"/>
          <w:szCs w:val="20"/>
        </w:rPr>
        <w:t>After this 2016 edition in Johannesburg, the World Squash Masters will be held in the United States for the first time ever. McArthur Squash Center at Boar’s Head Sports Club in Charlottesville, Virginia will play host. McArthur is well known to North American players, having been selected to host the annual US Masters and National Championships since its opening in 2013. Tournament Director Mark Allen is promising a momentous welcome to US soil for the event</w:t>
      </w:r>
      <w:r>
        <w:rPr>
          <w:rFonts w:ascii="Arial" w:eastAsia="Times New Roman" w:hAnsi="Arial" w:cs="Arial"/>
          <w:color w:val="000000"/>
          <w:sz w:val="20"/>
          <w:szCs w:val="20"/>
        </w:rPr>
        <w:t>, and</w:t>
      </w:r>
      <w:r w:rsidRPr="00FC3C69">
        <w:rPr>
          <w:rFonts w:ascii="Arial" w:eastAsia="Times New Roman" w:hAnsi="Arial" w:cs="Arial"/>
          <w:color w:val="000000"/>
          <w:sz w:val="20"/>
          <w:szCs w:val="20"/>
        </w:rPr>
        <w:t xml:space="preserve"> has set his sights on attracting </w:t>
      </w:r>
      <w:r>
        <w:rPr>
          <w:rFonts w:ascii="Arial" w:eastAsia="Times New Roman" w:hAnsi="Arial" w:cs="Arial"/>
          <w:color w:val="000000"/>
          <w:sz w:val="20"/>
          <w:szCs w:val="20"/>
        </w:rPr>
        <w:t xml:space="preserve">over </w:t>
      </w:r>
      <w:r w:rsidRPr="00FC3C69">
        <w:rPr>
          <w:rFonts w:ascii="Arial" w:eastAsia="Times New Roman" w:hAnsi="Arial" w:cs="Arial"/>
          <w:color w:val="000000"/>
          <w:sz w:val="20"/>
          <w:szCs w:val="20"/>
        </w:rPr>
        <w:t xml:space="preserve">1,000 </w:t>
      </w:r>
      <w:r>
        <w:rPr>
          <w:rFonts w:ascii="Arial" w:eastAsia="Times New Roman" w:hAnsi="Arial" w:cs="Arial"/>
          <w:color w:val="000000"/>
          <w:sz w:val="20"/>
          <w:szCs w:val="20"/>
        </w:rPr>
        <w:t>participants.</w:t>
      </w:r>
    </w:p>
    <w:p w14:paraId="2F8B12D8" w14:textId="77777777" w:rsidR="001D3EC4" w:rsidRPr="00FC3C69" w:rsidRDefault="001D3EC4" w:rsidP="001D3EC4">
      <w:pPr>
        <w:spacing w:after="0" w:line="240" w:lineRule="auto"/>
        <w:rPr>
          <w:rFonts w:ascii="Times New Roman" w:eastAsia="Times New Roman" w:hAnsi="Times New Roman" w:cs="Times New Roman"/>
          <w:sz w:val="20"/>
          <w:szCs w:val="20"/>
        </w:rPr>
      </w:pPr>
    </w:p>
    <w:p w14:paraId="055EB86C" w14:textId="77777777" w:rsidR="001D3EC4" w:rsidRPr="00FC3C69" w:rsidRDefault="001D3EC4" w:rsidP="001D3EC4">
      <w:pPr>
        <w:spacing w:after="0" w:line="240" w:lineRule="auto"/>
        <w:rPr>
          <w:rFonts w:ascii="Arial" w:eastAsia="Times New Roman" w:hAnsi="Arial" w:cs="Arial"/>
          <w:color w:val="000000"/>
          <w:sz w:val="20"/>
          <w:szCs w:val="20"/>
        </w:rPr>
      </w:pPr>
      <w:r w:rsidRPr="00FC3C69">
        <w:rPr>
          <w:rFonts w:ascii="Arial" w:eastAsia="Times New Roman" w:hAnsi="Arial" w:cs="Arial"/>
          <w:color w:val="000000"/>
          <w:sz w:val="20"/>
          <w:szCs w:val="20"/>
        </w:rPr>
        <w:t>McArthur Squash Center features</w:t>
      </w:r>
      <w:r>
        <w:rPr>
          <w:rFonts w:ascii="Arial" w:eastAsia="Times New Roman" w:hAnsi="Arial" w:cs="Arial"/>
          <w:color w:val="000000"/>
          <w:sz w:val="20"/>
          <w:szCs w:val="20"/>
        </w:rPr>
        <w:t xml:space="preserve"> nine</w:t>
      </w:r>
      <w:r w:rsidRPr="00FC3C69">
        <w:rPr>
          <w:rFonts w:ascii="Arial" w:eastAsia="Times New Roman" w:hAnsi="Arial" w:cs="Arial"/>
          <w:color w:val="000000"/>
          <w:sz w:val="20"/>
          <w:szCs w:val="20"/>
        </w:rPr>
        <w:t xml:space="preserve"> ASB courts, including a white-ball a</w:t>
      </w:r>
      <w:r>
        <w:rPr>
          <w:rFonts w:ascii="Arial" w:eastAsia="Times New Roman" w:hAnsi="Arial" w:cs="Arial"/>
          <w:color w:val="000000"/>
          <w:sz w:val="20"/>
          <w:szCs w:val="20"/>
        </w:rPr>
        <w:t>ll-glass show court. Less than three</w:t>
      </w:r>
      <w:r w:rsidRPr="00FC3C69">
        <w:rPr>
          <w:rFonts w:ascii="Arial" w:eastAsia="Times New Roman" w:hAnsi="Arial" w:cs="Arial"/>
          <w:color w:val="000000"/>
          <w:sz w:val="20"/>
          <w:szCs w:val="20"/>
        </w:rPr>
        <w:t xml:space="preserve"> miles down the road, a newly expanded squash facility at Saint Anne’s-Belfield Sch</w:t>
      </w:r>
      <w:r>
        <w:rPr>
          <w:rFonts w:ascii="Arial" w:eastAsia="Times New Roman" w:hAnsi="Arial" w:cs="Arial"/>
          <w:color w:val="000000"/>
          <w:sz w:val="20"/>
          <w:szCs w:val="20"/>
        </w:rPr>
        <w:t>ool will provide an additional nine</w:t>
      </w:r>
      <w:r w:rsidRPr="00FC3C69">
        <w:rPr>
          <w:rFonts w:ascii="Arial" w:eastAsia="Times New Roman" w:hAnsi="Arial" w:cs="Arial"/>
          <w:color w:val="000000"/>
          <w:sz w:val="20"/>
          <w:szCs w:val="20"/>
        </w:rPr>
        <w:t xml:space="preserve"> ASB courts, providing 18 total courts for tournament play with minimal venue-to-venue travel time.</w:t>
      </w:r>
    </w:p>
    <w:p w14:paraId="7726E1E1" w14:textId="13D597F9" w:rsidR="001D3EC4" w:rsidRPr="0038668F" w:rsidRDefault="001D3EC4" w:rsidP="0038668F"/>
    <w:p w14:paraId="29B45C97" w14:textId="77777777" w:rsidR="001D3EC4" w:rsidRDefault="001D3EC4" w:rsidP="001D3EC4">
      <w:pPr>
        <w:spacing w:after="0" w:line="240" w:lineRule="auto"/>
        <w:rPr>
          <w:rFonts w:ascii="Arial" w:eastAsia="Times New Roman" w:hAnsi="Arial" w:cs="Arial"/>
          <w:color w:val="000000"/>
          <w:sz w:val="24"/>
          <w:szCs w:val="24"/>
        </w:rPr>
      </w:pPr>
    </w:p>
    <w:p w14:paraId="0750DD68" w14:textId="77777777" w:rsidR="001D3EC4" w:rsidRDefault="001D3EC4" w:rsidP="001D3EC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[INSIDE – MIDDLE COLUMN, RED BACKGROUND]</w:t>
      </w:r>
    </w:p>
    <w:p w14:paraId="444A9C5F" w14:textId="77777777" w:rsidR="001D3EC4" w:rsidRDefault="001D3EC4" w:rsidP="001D3EC4">
      <w:r>
        <w:br/>
        <w:t>Boar’s Head Inn</w:t>
      </w:r>
    </w:p>
    <w:p w14:paraId="7D5DCE30" w14:textId="77777777" w:rsidR="001D3EC4" w:rsidRPr="005605D5" w:rsidRDefault="001D3EC4" w:rsidP="001D3EC4">
      <w:pPr>
        <w:spacing w:after="0" w:line="240" w:lineRule="auto"/>
        <w:rPr>
          <w:rFonts w:ascii="Arial" w:eastAsia="Times New Roman" w:hAnsi="Arial" w:cs="Arial"/>
          <w:color w:val="000000"/>
          <w:sz w:val="20"/>
          <w:szCs w:val="20"/>
        </w:rPr>
      </w:pPr>
      <w:r w:rsidRPr="005605D5">
        <w:rPr>
          <w:rFonts w:ascii="Arial" w:eastAsia="Times New Roman" w:hAnsi="Arial" w:cs="Arial"/>
          <w:color w:val="000000"/>
          <w:sz w:val="20"/>
          <w:szCs w:val="20"/>
        </w:rPr>
        <w:t xml:space="preserve">Central to our vision for the 2018 World Masters is an </w:t>
      </w:r>
      <w:r w:rsidRPr="005605D5">
        <w:rPr>
          <w:rFonts w:ascii="Arial" w:eastAsia="Times New Roman" w:hAnsi="Arial" w:cs="Arial"/>
          <w:i/>
          <w:color w:val="000000"/>
          <w:sz w:val="20"/>
          <w:szCs w:val="20"/>
        </w:rPr>
        <w:t xml:space="preserve">Olympic Village </w:t>
      </w:r>
      <w:r w:rsidRPr="005605D5">
        <w:rPr>
          <w:rFonts w:ascii="Arial" w:eastAsia="Times New Roman" w:hAnsi="Arial" w:cs="Arial"/>
          <w:color w:val="000000"/>
          <w:sz w:val="20"/>
          <w:szCs w:val="20"/>
        </w:rPr>
        <w:t>experience, where players, spectators, families, and friends</w:t>
      </w:r>
      <w:r>
        <w:rPr>
          <w:rFonts w:ascii="Arial" w:eastAsia="Times New Roman" w:hAnsi="Arial" w:cs="Arial"/>
          <w:color w:val="000000"/>
          <w:sz w:val="20"/>
          <w:szCs w:val="20"/>
        </w:rPr>
        <w:t xml:space="preserve"> can compete, eat, drink, sleep,</w:t>
      </w:r>
      <w:r w:rsidRPr="005605D5">
        <w:rPr>
          <w:rFonts w:ascii="Arial" w:eastAsia="Times New Roman" w:hAnsi="Arial" w:cs="Arial"/>
          <w:color w:val="000000"/>
          <w:sz w:val="20"/>
          <w:szCs w:val="20"/>
        </w:rPr>
        <w:t xml:space="preserve"> and enjoy numerous recreational activities all within a single property…and all in superior style. </w:t>
      </w:r>
    </w:p>
    <w:p w14:paraId="12BBF3F0" w14:textId="77777777" w:rsidR="001D3EC4" w:rsidRPr="005605D5" w:rsidRDefault="001D3EC4" w:rsidP="001D3EC4">
      <w:pPr>
        <w:spacing w:after="0" w:line="240" w:lineRule="auto"/>
        <w:rPr>
          <w:rFonts w:ascii="Arial" w:eastAsia="Times New Roman" w:hAnsi="Arial" w:cs="Arial"/>
          <w:color w:val="000000"/>
          <w:sz w:val="20"/>
          <w:szCs w:val="20"/>
        </w:rPr>
      </w:pPr>
    </w:p>
    <w:p w14:paraId="4F89F243" w14:textId="6339CA1D" w:rsidR="001D3EC4" w:rsidRPr="005605D5" w:rsidRDefault="001D3EC4" w:rsidP="001D3EC4">
      <w:pPr>
        <w:spacing w:after="0" w:line="240" w:lineRule="auto"/>
        <w:rPr>
          <w:rFonts w:ascii="Arial" w:eastAsia="Times New Roman" w:hAnsi="Arial" w:cs="Arial"/>
          <w:color w:val="000000"/>
          <w:sz w:val="20"/>
          <w:szCs w:val="20"/>
        </w:rPr>
      </w:pPr>
      <w:r w:rsidRPr="005605D5">
        <w:rPr>
          <w:rFonts w:ascii="Arial" w:eastAsia="Times New Roman" w:hAnsi="Arial" w:cs="Arial"/>
          <w:color w:val="000000"/>
          <w:sz w:val="20"/>
          <w:szCs w:val="20"/>
        </w:rPr>
        <w:t>McArthur Squash Center comprises one piece of the vibrant Boar’s Head campus, which is nestled in the foothills of the Blue Ridge Mountains, just miles from the University of Virginia and a short two-hour drive from Washington, DC. Owned and operated by the University of Virginia Foundation, Boar’s Head offers 175 luxurious guest rooms and suites, all of which are withi</w:t>
      </w:r>
      <w:r>
        <w:rPr>
          <w:rFonts w:ascii="Arial" w:eastAsia="Times New Roman" w:hAnsi="Arial" w:cs="Arial"/>
          <w:color w:val="000000"/>
          <w:sz w:val="20"/>
          <w:szCs w:val="20"/>
        </w:rPr>
        <w:t>n walking distance to the courts. Competitors will have priority booking rights for rooms at the Inn</w:t>
      </w:r>
      <w:ins w:id="0" w:author="Mark Allen" w:date="2016-09-05T14:37:00Z">
        <w:r w:rsidR="007C2C6E">
          <w:rPr>
            <w:rFonts w:ascii="Arial" w:eastAsia="Times New Roman" w:hAnsi="Arial" w:cs="Arial"/>
            <w:color w:val="000000"/>
            <w:sz w:val="20"/>
            <w:szCs w:val="20"/>
          </w:rPr>
          <w:t>,</w:t>
        </w:r>
      </w:ins>
      <w:bookmarkStart w:id="1" w:name="_GoBack"/>
      <w:bookmarkEnd w:id="1"/>
      <w:del w:id="2" w:author="Mark Allen" w:date="2016-09-05T14:36:00Z">
        <w:r w:rsidDel="007C2C6E">
          <w:rPr>
            <w:rFonts w:ascii="Arial" w:eastAsia="Times New Roman" w:hAnsi="Arial" w:cs="Arial"/>
            <w:color w:val="000000"/>
            <w:sz w:val="20"/>
            <w:szCs w:val="20"/>
          </w:rPr>
          <w:delText>, though blocks</w:delText>
        </w:r>
        <w:r w:rsidRPr="005605D5" w:rsidDel="007C2C6E">
          <w:rPr>
            <w:rFonts w:ascii="Arial" w:eastAsia="Times New Roman" w:hAnsi="Arial" w:cs="Arial"/>
            <w:color w:val="000000"/>
            <w:sz w:val="20"/>
            <w:szCs w:val="20"/>
          </w:rPr>
          <w:delText xml:space="preserve"> </w:delText>
        </w:r>
        <w:r w:rsidDel="007C2C6E">
          <w:rPr>
            <w:rFonts w:ascii="Arial" w:eastAsia="Times New Roman" w:hAnsi="Arial" w:cs="Arial"/>
            <w:color w:val="000000"/>
            <w:sz w:val="20"/>
            <w:szCs w:val="20"/>
          </w:rPr>
          <w:delText>of rooms will also be secured at a number of</w:delText>
        </w:r>
      </w:del>
      <w:ins w:id="3" w:author="Mark Allen" w:date="2016-09-05T14:36:00Z">
        <w:r w:rsidR="007C2C6E">
          <w:rPr>
            <w:rFonts w:ascii="Arial" w:eastAsia="Times New Roman" w:hAnsi="Arial" w:cs="Arial"/>
            <w:color w:val="000000"/>
            <w:sz w:val="20"/>
            <w:szCs w:val="20"/>
          </w:rPr>
          <w:t xml:space="preserve"> as well as several other</w:t>
        </w:r>
      </w:ins>
      <w:r>
        <w:rPr>
          <w:rFonts w:ascii="Arial" w:eastAsia="Times New Roman" w:hAnsi="Arial" w:cs="Arial"/>
          <w:color w:val="000000"/>
          <w:sz w:val="20"/>
          <w:szCs w:val="20"/>
        </w:rPr>
        <w:t xml:space="preserve"> </w:t>
      </w:r>
      <w:del w:id="4" w:author="Mark Allen" w:date="2016-09-05T14:37:00Z">
        <w:r w:rsidDel="007C2C6E">
          <w:rPr>
            <w:rFonts w:ascii="Arial" w:eastAsia="Times New Roman" w:hAnsi="Arial" w:cs="Arial"/>
            <w:color w:val="000000"/>
            <w:sz w:val="20"/>
            <w:szCs w:val="20"/>
          </w:rPr>
          <w:delText xml:space="preserve">other </w:delText>
        </w:r>
      </w:del>
      <w:ins w:id="5" w:author="Mark Allen" w:date="2016-09-05T14:37:00Z">
        <w:r w:rsidR="007C2C6E">
          <w:rPr>
            <w:rFonts w:ascii="Arial" w:eastAsia="Times New Roman" w:hAnsi="Arial" w:cs="Arial"/>
            <w:color w:val="000000"/>
            <w:sz w:val="20"/>
            <w:szCs w:val="20"/>
          </w:rPr>
          <w:t xml:space="preserve">local </w:t>
        </w:r>
      </w:ins>
      <w:r>
        <w:rPr>
          <w:rFonts w:ascii="Arial" w:eastAsia="Times New Roman" w:hAnsi="Arial" w:cs="Arial"/>
          <w:color w:val="000000"/>
          <w:sz w:val="20"/>
          <w:szCs w:val="20"/>
        </w:rPr>
        <w:t>area hotels</w:t>
      </w:r>
      <w:r w:rsidRPr="005605D5">
        <w:rPr>
          <w:rFonts w:ascii="Arial" w:eastAsia="Times New Roman" w:hAnsi="Arial" w:cs="Arial"/>
          <w:color w:val="000000"/>
          <w:sz w:val="20"/>
          <w:szCs w:val="20"/>
        </w:rPr>
        <w:t>.</w:t>
      </w:r>
    </w:p>
    <w:p w14:paraId="7A1FD764" w14:textId="77777777" w:rsidR="001D3EC4" w:rsidRPr="005605D5" w:rsidRDefault="001D3EC4" w:rsidP="001D3EC4">
      <w:pPr>
        <w:spacing w:after="0" w:line="240" w:lineRule="auto"/>
        <w:rPr>
          <w:rFonts w:ascii="Arial" w:eastAsia="Times New Roman" w:hAnsi="Arial" w:cs="Arial"/>
          <w:color w:val="000000"/>
          <w:sz w:val="20"/>
          <w:szCs w:val="20"/>
        </w:rPr>
      </w:pPr>
    </w:p>
    <w:p w14:paraId="32971C7A" w14:textId="77777777" w:rsidR="001D3EC4" w:rsidRPr="005605D5" w:rsidRDefault="001D3EC4" w:rsidP="001D3EC4">
      <w:pPr>
        <w:spacing w:after="0" w:line="240" w:lineRule="auto"/>
        <w:rPr>
          <w:rFonts w:ascii="Times New Roman" w:eastAsia="Times New Roman" w:hAnsi="Times New Roman" w:cs="Times New Roman"/>
          <w:sz w:val="20"/>
          <w:szCs w:val="20"/>
        </w:rPr>
      </w:pPr>
      <w:r>
        <w:rPr>
          <w:rFonts w:ascii="Arial" w:eastAsia="Times New Roman" w:hAnsi="Arial" w:cs="Arial"/>
          <w:color w:val="000000"/>
          <w:sz w:val="20"/>
          <w:szCs w:val="20"/>
        </w:rPr>
        <w:t>The S</w:t>
      </w:r>
      <w:r w:rsidRPr="005605D5">
        <w:rPr>
          <w:rFonts w:ascii="Arial" w:eastAsia="Times New Roman" w:hAnsi="Arial" w:cs="Arial"/>
          <w:color w:val="000000"/>
          <w:sz w:val="20"/>
          <w:szCs w:val="20"/>
        </w:rPr>
        <w:t xml:space="preserve">ports </w:t>
      </w:r>
      <w:r>
        <w:rPr>
          <w:rFonts w:ascii="Arial" w:eastAsia="Times New Roman" w:hAnsi="Arial" w:cs="Arial"/>
          <w:color w:val="000000"/>
          <w:sz w:val="20"/>
          <w:szCs w:val="20"/>
        </w:rPr>
        <w:t>C</w:t>
      </w:r>
      <w:r w:rsidRPr="005605D5">
        <w:rPr>
          <w:rFonts w:ascii="Arial" w:eastAsia="Times New Roman" w:hAnsi="Arial" w:cs="Arial"/>
          <w:color w:val="000000"/>
          <w:sz w:val="20"/>
          <w:szCs w:val="20"/>
        </w:rPr>
        <w:t>lub boasts 26 tennis courts, a fitness center, yoga and group exercise classes, a multi-purpose gymnasium, and three outdoor swimming pools, to name just a few of the amenities. For those who wish to make time for golf alongside their squash endeavors, there is Birdwood, th</w:t>
      </w:r>
      <w:r>
        <w:rPr>
          <w:rFonts w:ascii="Arial" w:eastAsia="Times New Roman" w:hAnsi="Arial" w:cs="Arial"/>
          <w:color w:val="000000"/>
          <w:sz w:val="20"/>
          <w:szCs w:val="20"/>
        </w:rPr>
        <w:t>e resort’s 18-hole, par 72, Audu</w:t>
      </w:r>
      <w:r w:rsidRPr="005605D5">
        <w:rPr>
          <w:rFonts w:ascii="Arial" w:eastAsia="Times New Roman" w:hAnsi="Arial" w:cs="Arial"/>
          <w:color w:val="000000"/>
          <w:sz w:val="20"/>
          <w:szCs w:val="20"/>
        </w:rPr>
        <w:t xml:space="preserve">bon-certified course, which offers challenging terrain complemented by scenic mountain views. </w:t>
      </w:r>
    </w:p>
    <w:p w14:paraId="6A2C459E" w14:textId="77777777" w:rsidR="001D3EC4" w:rsidRPr="005605D5" w:rsidRDefault="001D3EC4" w:rsidP="001D3EC4">
      <w:pPr>
        <w:spacing w:after="0" w:line="240" w:lineRule="auto"/>
        <w:rPr>
          <w:rFonts w:ascii="Times New Roman" w:eastAsia="Times New Roman" w:hAnsi="Times New Roman" w:cs="Times New Roman"/>
          <w:sz w:val="20"/>
          <w:szCs w:val="20"/>
        </w:rPr>
      </w:pPr>
    </w:p>
    <w:p w14:paraId="3F779B4F" w14:textId="77777777" w:rsidR="001D3EC4" w:rsidRPr="005605D5" w:rsidRDefault="001D3EC4" w:rsidP="001D3EC4">
      <w:pPr>
        <w:spacing w:after="0" w:line="240" w:lineRule="auto"/>
        <w:rPr>
          <w:rFonts w:ascii="Arial" w:eastAsia="Times New Roman" w:hAnsi="Arial" w:cs="Arial"/>
          <w:color w:val="000000"/>
          <w:sz w:val="20"/>
          <w:szCs w:val="20"/>
        </w:rPr>
      </w:pPr>
      <w:r w:rsidRPr="005605D5">
        <w:rPr>
          <w:rFonts w:ascii="Arial" w:eastAsia="Times New Roman" w:hAnsi="Arial" w:cs="Arial"/>
          <w:color w:val="000000"/>
          <w:sz w:val="20"/>
          <w:szCs w:val="20"/>
        </w:rPr>
        <w:t xml:space="preserve">After the day’s squash (or golf or tennis or yoga) you will have every opportunity to unwind in your own style as the resort is home to four different restaurants. Enjoy 4-Diamond dining in the Old Mill Room where seasonal </w:t>
      </w:r>
      <w:r>
        <w:rPr>
          <w:rFonts w:ascii="Arial" w:eastAsia="Times New Roman" w:hAnsi="Arial" w:cs="Arial"/>
          <w:color w:val="000000"/>
          <w:sz w:val="20"/>
          <w:szCs w:val="20"/>
        </w:rPr>
        <w:t>farm-to-table</w:t>
      </w:r>
      <w:r w:rsidRPr="005605D5">
        <w:rPr>
          <w:rFonts w:ascii="Arial" w:eastAsia="Times New Roman" w:hAnsi="Arial" w:cs="Arial"/>
          <w:color w:val="000000"/>
          <w:sz w:val="20"/>
          <w:szCs w:val="20"/>
        </w:rPr>
        <w:t xml:space="preserve"> cuisine is the focus. Share a basket of fries and a burger at the Birdwood Grill or take advantage of the many healthy options at the Sports Club Café. Look to Bistro 1834 for fine dining in a relaxed atmosphere—the ideal setting to gather with fellow players to break down the day’s action. With everything on-site and within walking distance, you can forego the hassles of driving and parking. </w:t>
      </w:r>
    </w:p>
    <w:p w14:paraId="6A8E0887" w14:textId="77777777" w:rsidR="001D3EC4" w:rsidRPr="005605D5" w:rsidRDefault="001D3EC4" w:rsidP="001D3EC4">
      <w:pPr>
        <w:spacing w:after="0" w:line="240" w:lineRule="auto"/>
        <w:rPr>
          <w:rFonts w:ascii="Times New Roman" w:eastAsia="Times New Roman" w:hAnsi="Times New Roman" w:cs="Times New Roman"/>
          <w:sz w:val="20"/>
          <w:szCs w:val="20"/>
        </w:rPr>
      </w:pPr>
    </w:p>
    <w:p w14:paraId="65EA1349" w14:textId="77777777" w:rsidR="001D3EC4" w:rsidRPr="005605D5" w:rsidRDefault="001D3EC4" w:rsidP="001D3EC4">
      <w:pPr>
        <w:spacing w:line="240" w:lineRule="auto"/>
        <w:rPr>
          <w:rFonts w:ascii="Times New Roman" w:eastAsia="Times New Roman" w:hAnsi="Times New Roman" w:cs="Times New Roman"/>
          <w:sz w:val="20"/>
          <w:szCs w:val="20"/>
        </w:rPr>
      </w:pPr>
      <w:r w:rsidRPr="005605D5">
        <w:rPr>
          <w:rFonts w:ascii="Arial" w:eastAsia="Times New Roman" w:hAnsi="Arial" w:cs="Arial"/>
          <w:color w:val="000000"/>
          <w:sz w:val="20"/>
          <w:szCs w:val="20"/>
        </w:rPr>
        <w:t>You’ll be working hard on the courts (and the golf course). And</w:t>
      </w:r>
      <w:r>
        <w:rPr>
          <w:rFonts w:ascii="Arial" w:eastAsia="Times New Roman" w:hAnsi="Arial" w:cs="Arial"/>
          <w:color w:val="000000"/>
          <w:sz w:val="20"/>
          <w:szCs w:val="20"/>
        </w:rPr>
        <w:t>,</w:t>
      </w:r>
      <w:r w:rsidRPr="005605D5">
        <w:rPr>
          <w:rFonts w:ascii="Arial" w:eastAsia="Times New Roman" w:hAnsi="Arial" w:cs="Arial"/>
          <w:color w:val="000000"/>
          <w:sz w:val="20"/>
          <w:szCs w:val="20"/>
        </w:rPr>
        <w:t xml:space="preserve"> if you find yourself in need of a good deep tissue massage after a tough match</w:t>
      </w:r>
      <w:r>
        <w:rPr>
          <w:rFonts w:ascii="Arial" w:eastAsia="Times New Roman" w:hAnsi="Arial" w:cs="Arial"/>
          <w:color w:val="000000"/>
          <w:sz w:val="20"/>
          <w:szCs w:val="20"/>
        </w:rPr>
        <w:t xml:space="preserve">, </w:t>
      </w:r>
      <w:r w:rsidRPr="005605D5">
        <w:rPr>
          <w:rFonts w:ascii="Arial" w:eastAsia="Times New Roman" w:hAnsi="Arial" w:cs="Arial"/>
          <w:color w:val="000000"/>
          <w:sz w:val="20"/>
          <w:szCs w:val="20"/>
        </w:rPr>
        <w:t xml:space="preserve">The Spa at Boar’s Head has you covered. An intimate retreat where our certified massage therapists </w:t>
      </w:r>
      <w:r>
        <w:rPr>
          <w:rFonts w:ascii="Arial" w:eastAsia="Times New Roman" w:hAnsi="Arial" w:cs="Arial"/>
          <w:color w:val="000000"/>
          <w:sz w:val="20"/>
          <w:szCs w:val="20"/>
        </w:rPr>
        <w:t>blend native plants and herbs with organic products to create a complete spa experience customized to your or your partner’s needs.</w:t>
      </w:r>
      <w:r w:rsidRPr="005605D5">
        <w:rPr>
          <w:rFonts w:ascii="Arial" w:eastAsia="Times New Roman" w:hAnsi="Arial" w:cs="Arial"/>
          <w:color w:val="000000"/>
          <w:sz w:val="20"/>
          <w:szCs w:val="20"/>
        </w:rPr>
        <w:t xml:space="preserve"> </w:t>
      </w:r>
    </w:p>
    <w:p w14:paraId="7D1AA1A0" w14:textId="1C6A98EC" w:rsidR="001D3EC4" w:rsidRDefault="001D3EC4" w:rsidP="001D3EC4">
      <w:r>
        <w:tab/>
      </w:r>
    </w:p>
    <w:p w14:paraId="01B768A5" w14:textId="1E228CB9" w:rsidR="001D3EC4" w:rsidRDefault="001D3EC4" w:rsidP="001D3EC4">
      <w:r>
        <w:rPr>
          <w:noProof/>
        </w:rPr>
        <w:tab/>
      </w:r>
    </w:p>
    <w:p w14:paraId="74363C9B" w14:textId="77777777" w:rsidR="001D3EC4" w:rsidRDefault="001D3EC4" w:rsidP="001D3EC4">
      <w:pPr>
        <w:spacing w:after="0" w:line="240" w:lineRule="auto"/>
        <w:rPr>
          <w:rFonts w:ascii="Arial" w:eastAsia="Times New Roman" w:hAnsi="Arial" w:cs="Arial"/>
          <w:color w:val="000000"/>
          <w:sz w:val="24"/>
          <w:szCs w:val="24"/>
        </w:rPr>
      </w:pPr>
    </w:p>
    <w:p w14:paraId="5FC00F21" w14:textId="77777777" w:rsidR="001D3EC4" w:rsidRDefault="001D3EC4" w:rsidP="001D3EC4">
      <w:pPr>
        <w:spacing w:after="0" w:line="240" w:lineRule="auto"/>
        <w:rPr>
          <w:rFonts w:ascii="Arial" w:eastAsia="Times New Roman" w:hAnsi="Arial" w:cs="Arial"/>
          <w:color w:val="000000"/>
          <w:sz w:val="24"/>
          <w:szCs w:val="24"/>
        </w:rPr>
      </w:pPr>
    </w:p>
    <w:p w14:paraId="66114977" w14:textId="77777777" w:rsidR="001D3EC4" w:rsidRDefault="001D3EC4" w:rsidP="001D3EC4">
      <w:pPr>
        <w:spacing w:after="0" w:line="240" w:lineRule="auto"/>
        <w:rPr>
          <w:rFonts w:ascii="Arial" w:eastAsia="Times New Roman" w:hAnsi="Arial" w:cs="Arial"/>
          <w:color w:val="000000"/>
          <w:sz w:val="24"/>
          <w:szCs w:val="24"/>
        </w:rPr>
      </w:pPr>
    </w:p>
    <w:p w14:paraId="403C4A53" w14:textId="77777777" w:rsidR="001D3EC4" w:rsidRDefault="001D3EC4" w:rsidP="001D3EC4">
      <w:pPr>
        <w:spacing w:after="0" w:line="240" w:lineRule="auto"/>
        <w:rPr>
          <w:rFonts w:ascii="Arial" w:eastAsia="Times New Roman" w:hAnsi="Arial" w:cs="Arial"/>
          <w:color w:val="000000"/>
          <w:sz w:val="24"/>
          <w:szCs w:val="24"/>
        </w:rPr>
      </w:pPr>
    </w:p>
    <w:p w14:paraId="63FC21CD" w14:textId="77777777" w:rsidR="001D3EC4" w:rsidRDefault="001D3EC4" w:rsidP="001D3EC4">
      <w:pPr>
        <w:spacing w:after="0" w:line="240" w:lineRule="auto"/>
        <w:rPr>
          <w:rFonts w:ascii="Arial" w:eastAsia="Times New Roman" w:hAnsi="Arial" w:cs="Arial"/>
          <w:color w:val="000000"/>
          <w:sz w:val="24"/>
          <w:szCs w:val="24"/>
        </w:rPr>
      </w:pPr>
    </w:p>
    <w:p w14:paraId="5AA99288" w14:textId="77777777" w:rsidR="001D3EC4" w:rsidRDefault="001D3EC4" w:rsidP="001D3EC4">
      <w:pPr>
        <w:spacing w:after="0" w:line="240" w:lineRule="auto"/>
        <w:rPr>
          <w:rFonts w:ascii="Arial" w:eastAsia="Times New Roman" w:hAnsi="Arial" w:cs="Arial"/>
          <w:color w:val="000000"/>
          <w:sz w:val="24"/>
          <w:szCs w:val="24"/>
        </w:rPr>
      </w:pPr>
    </w:p>
    <w:p w14:paraId="36675C2D" w14:textId="77777777" w:rsidR="001D3EC4" w:rsidRDefault="001D3EC4" w:rsidP="001D3EC4">
      <w:pPr>
        <w:spacing w:after="0" w:line="240" w:lineRule="auto"/>
        <w:rPr>
          <w:rFonts w:ascii="Arial" w:eastAsia="Times New Roman" w:hAnsi="Arial" w:cs="Arial"/>
          <w:color w:val="000000"/>
          <w:sz w:val="24"/>
          <w:szCs w:val="24"/>
        </w:rPr>
      </w:pPr>
    </w:p>
    <w:p w14:paraId="3647EBFC" w14:textId="77777777" w:rsidR="001D3EC4" w:rsidRDefault="001D3EC4" w:rsidP="001D3EC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[INSIDE – RIGHT COLUMN, RED BACKGROUND]</w:t>
      </w:r>
    </w:p>
    <w:p w14:paraId="003500E3" w14:textId="77777777" w:rsidR="001D3EC4" w:rsidRDefault="001D3EC4" w:rsidP="001D3EC4">
      <w:r>
        <w:t>Charlottesville, Virginia</w:t>
      </w:r>
    </w:p>
    <w:p w14:paraId="0C6FABE1" w14:textId="77777777" w:rsidR="001D3EC4" w:rsidRPr="0094322D" w:rsidRDefault="001D3EC4" w:rsidP="001D3EC4">
      <w:pPr>
        <w:spacing w:line="240" w:lineRule="auto"/>
        <w:rPr>
          <w:rFonts w:ascii="Times New Roman" w:eastAsia="Times New Roman" w:hAnsi="Times New Roman" w:cs="Times New Roman"/>
          <w:sz w:val="20"/>
          <w:szCs w:val="20"/>
        </w:rPr>
      </w:pPr>
      <w:r w:rsidRPr="0094322D">
        <w:rPr>
          <w:rFonts w:ascii="Arial" w:eastAsia="Times New Roman" w:hAnsi="Arial" w:cs="Arial"/>
          <w:color w:val="000000"/>
          <w:sz w:val="20"/>
          <w:szCs w:val="20"/>
        </w:rPr>
        <w:t>Charlottesville’s sma</w:t>
      </w:r>
      <w:r>
        <w:rPr>
          <w:rFonts w:ascii="Arial" w:eastAsia="Times New Roman" w:hAnsi="Arial" w:cs="Arial"/>
          <w:color w:val="000000"/>
          <w:sz w:val="20"/>
          <w:szCs w:val="20"/>
        </w:rPr>
        <w:t>ll size, along with its innate s</w:t>
      </w:r>
      <w:r w:rsidRPr="0094322D">
        <w:rPr>
          <w:rFonts w:ascii="Arial" w:eastAsia="Times New Roman" w:hAnsi="Arial" w:cs="Arial"/>
          <w:color w:val="000000"/>
          <w:sz w:val="20"/>
          <w:szCs w:val="20"/>
        </w:rPr>
        <w:t>outhern h</w:t>
      </w:r>
      <w:r>
        <w:rPr>
          <w:rFonts w:ascii="Arial" w:eastAsia="Times New Roman" w:hAnsi="Arial" w:cs="Arial"/>
          <w:color w:val="000000"/>
          <w:sz w:val="20"/>
          <w:szCs w:val="20"/>
        </w:rPr>
        <w:t>ospitality, makes getting around and getting along</w:t>
      </w:r>
      <w:r w:rsidRPr="0094322D">
        <w:rPr>
          <w:rFonts w:ascii="Arial" w:eastAsia="Times New Roman" w:hAnsi="Arial" w:cs="Arial"/>
          <w:color w:val="000000"/>
          <w:sz w:val="20"/>
          <w:szCs w:val="20"/>
        </w:rPr>
        <w:t xml:space="preserve"> a breeze. And thanks to The University of Virginia, one of the most prestigious </w:t>
      </w:r>
      <w:r>
        <w:rPr>
          <w:rFonts w:ascii="Arial" w:eastAsia="Times New Roman" w:hAnsi="Arial" w:cs="Arial"/>
          <w:color w:val="000000"/>
          <w:sz w:val="20"/>
          <w:szCs w:val="20"/>
        </w:rPr>
        <w:t>u</w:t>
      </w:r>
      <w:r w:rsidRPr="0094322D">
        <w:rPr>
          <w:rFonts w:ascii="Arial" w:eastAsia="Times New Roman" w:hAnsi="Arial" w:cs="Arial"/>
          <w:color w:val="000000"/>
          <w:sz w:val="20"/>
          <w:szCs w:val="20"/>
        </w:rPr>
        <w:t>niversities in the US, there is no shortage of fine arts destinations and high profile entertainment.</w:t>
      </w:r>
    </w:p>
    <w:p w14:paraId="33219F0C" w14:textId="77777777" w:rsidR="001D3EC4" w:rsidRPr="0094322D" w:rsidRDefault="001D3EC4" w:rsidP="001D3EC4">
      <w:pPr>
        <w:spacing w:line="240" w:lineRule="auto"/>
        <w:rPr>
          <w:rFonts w:ascii="Arial" w:eastAsia="Times New Roman" w:hAnsi="Arial" w:cs="Arial"/>
          <w:color w:val="000000"/>
          <w:sz w:val="20"/>
          <w:szCs w:val="20"/>
        </w:rPr>
      </w:pPr>
      <w:r w:rsidRPr="0094322D">
        <w:rPr>
          <w:rFonts w:ascii="Arial" w:eastAsia="Times New Roman" w:hAnsi="Arial" w:cs="Arial"/>
          <w:color w:val="000000"/>
          <w:sz w:val="20"/>
          <w:szCs w:val="20"/>
        </w:rPr>
        <w:t xml:space="preserve">Our </w:t>
      </w:r>
      <w:r w:rsidRPr="0094322D">
        <w:rPr>
          <w:rFonts w:ascii="Arial" w:eastAsia="Times New Roman" w:hAnsi="Arial" w:cs="Arial"/>
          <w:i/>
          <w:color w:val="000000"/>
          <w:sz w:val="20"/>
          <w:szCs w:val="20"/>
        </w:rPr>
        <w:t xml:space="preserve">Squash Village </w:t>
      </w:r>
      <w:r w:rsidRPr="0094322D">
        <w:rPr>
          <w:rFonts w:ascii="Arial" w:eastAsia="Times New Roman" w:hAnsi="Arial" w:cs="Arial"/>
          <w:color w:val="000000"/>
          <w:sz w:val="20"/>
          <w:szCs w:val="20"/>
        </w:rPr>
        <w:t xml:space="preserve">concept will allow entrants </w:t>
      </w:r>
      <w:r>
        <w:rPr>
          <w:rFonts w:ascii="Arial" w:eastAsia="Times New Roman" w:hAnsi="Arial" w:cs="Arial"/>
          <w:color w:val="000000"/>
          <w:sz w:val="20"/>
          <w:szCs w:val="20"/>
        </w:rPr>
        <w:t xml:space="preserve">ample opportunity </w:t>
      </w:r>
      <w:r w:rsidRPr="0094322D">
        <w:rPr>
          <w:rFonts w:ascii="Arial" w:eastAsia="Times New Roman" w:hAnsi="Arial" w:cs="Arial"/>
          <w:color w:val="000000"/>
          <w:sz w:val="20"/>
          <w:szCs w:val="20"/>
        </w:rPr>
        <w:t>t</w:t>
      </w:r>
      <w:r>
        <w:rPr>
          <w:rFonts w:ascii="Arial" w:eastAsia="Times New Roman" w:hAnsi="Arial" w:cs="Arial"/>
          <w:color w:val="000000"/>
          <w:sz w:val="20"/>
          <w:szCs w:val="20"/>
        </w:rPr>
        <w:t xml:space="preserve">o relax on a single campus. But when </w:t>
      </w:r>
      <w:r w:rsidRPr="0094322D">
        <w:rPr>
          <w:rFonts w:ascii="Arial" w:eastAsia="Times New Roman" w:hAnsi="Arial" w:cs="Arial"/>
          <w:color w:val="000000"/>
          <w:sz w:val="20"/>
          <w:szCs w:val="20"/>
        </w:rPr>
        <w:t>downtown and the environs beckon</w:t>
      </w:r>
      <w:r>
        <w:rPr>
          <w:rFonts w:ascii="Arial" w:eastAsia="Times New Roman" w:hAnsi="Arial" w:cs="Arial"/>
          <w:color w:val="000000"/>
          <w:sz w:val="20"/>
          <w:szCs w:val="20"/>
        </w:rPr>
        <w:t>, answer the call. You will find an array</w:t>
      </w:r>
      <w:r w:rsidRPr="0094322D">
        <w:rPr>
          <w:rFonts w:ascii="Arial" w:eastAsia="Times New Roman" w:hAnsi="Arial" w:cs="Arial"/>
          <w:color w:val="000000"/>
          <w:sz w:val="20"/>
          <w:szCs w:val="20"/>
        </w:rPr>
        <w:t xml:space="preserve"> of cultural, culinary, entertainment, and shopping destinations that will impress even the most seasoned world traveler.</w:t>
      </w:r>
    </w:p>
    <w:p w14:paraId="2BDF5C14" w14:textId="2234E37E" w:rsidR="001D3EC4" w:rsidRPr="0094322D" w:rsidRDefault="001D3EC4" w:rsidP="001D3EC4">
      <w:pPr>
        <w:spacing w:line="240" w:lineRule="auto"/>
        <w:rPr>
          <w:rFonts w:ascii="Times New Roman" w:eastAsia="Times New Roman" w:hAnsi="Times New Roman" w:cs="Times New Roman"/>
          <w:sz w:val="20"/>
          <w:szCs w:val="20"/>
        </w:rPr>
      </w:pPr>
      <w:r w:rsidRPr="0094322D">
        <w:rPr>
          <w:rFonts w:ascii="Arial" w:eastAsia="Times New Roman" w:hAnsi="Arial" w:cs="Arial"/>
          <w:color w:val="000000"/>
          <w:sz w:val="20"/>
          <w:szCs w:val="20"/>
        </w:rPr>
        <w:t xml:space="preserve">So let us be the first to welcome you to </w:t>
      </w:r>
      <w:r>
        <w:rPr>
          <w:rFonts w:ascii="Arial" w:eastAsia="Times New Roman" w:hAnsi="Arial" w:cs="Arial"/>
          <w:color w:val="000000"/>
          <w:sz w:val="20"/>
          <w:szCs w:val="20"/>
        </w:rPr>
        <w:t>Charlottesville</w:t>
      </w:r>
      <w:r w:rsidRPr="0094322D">
        <w:rPr>
          <w:rFonts w:ascii="Arial" w:eastAsia="Times New Roman" w:hAnsi="Arial" w:cs="Arial"/>
          <w:color w:val="000000"/>
          <w:sz w:val="20"/>
          <w:szCs w:val="20"/>
        </w:rPr>
        <w:t>. Whether you are in the mood for world-class fine dining or something far more c</w:t>
      </w:r>
      <w:r>
        <w:rPr>
          <w:rFonts w:ascii="Arial" w:eastAsia="Times New Roman" w:hAnsi="Arial" w:cs="Arial"/>
          <w:color w:val="000000"/>
          <w:sz w:val="20"/>
          <w:szCs w:val="20"/>
        </w:rPr>
        <w:t>asual, you’ll find it here</w:t>
      </w:r>
      <w:r w:rsidRPr="0094322D">
        <w:rPr>
          <w:rFonts w:ascii="Arial" w:eastAsia="Times New Roman" w:hAnsi="Arial" w:cs="Arial"/>
          <w:color w:val="000000"/>
          <w:sz w:val="20"/>
          <w:szCs w:val="20"/>
        </w:rPr>
        <w:t xml:space="preserve">. </w:t>
      </w:r>
    </w:p>
    <w:p w14:paraId="32DC35DC" w14:textId="77777777" w:rsidR="001D3EC4" w:rsidRPr="0094322D" w:rsidRDefault="001D3EC4" w:rsidP="001D3EC4">
      <w:pPr>
        <w:spacing w:line="240" w:lineRule="auto"/>
        <w:rPr>
          <w:rFonts w:ascii="Times New Roman" w:eastAsia="Times New Roman" w:hAnsi="Times New Roman" w:cs="Times New Roman"/>
          <w:sz w:val="20"/>
          <w:szCs w:val="20"/>
        </w:rPr>
      </w:pPr>
      <w:r>
        <w:rPr>
          <w:rFonts w:ascii="Arial" w:eastAsia="Times New Roman" w:hAnsi="Arial" w:cs="Arial"/>
          <w:color w:val="000000"/>
          <w:sz w:val="20"/>
          <w:szCs w:val="20"/>
        </w:rPr>
        <w:t xml:space="preserve">The Charlottesville area is </w:t>
      </w:r>
      <w:r w:rsidRPr="0094322D">
        <w:rPr>
          <w:rFonts w:ascii="Arial" w:eastAsia="Times New Roman" w:hAnsi="Arial" w:cs="Arial"/>
          <w:color w:val="000000"/>
          <w:sz w:val="20"/>
          <w:szCs w:val="20"/>
        </w:rPr>
        <w:t xml:space="preserve">the home of three of the nation’s Founding Fathers: Thomas Jefferson, James Madison, and James Monroe. Monticello, Jefferson's plantation manor and a UNESCO World Heritage Site, is located just a few miles from downtown and is an absolute must-see. </w:t>
      </w:r>
    </w:p>
    <w:p w14:paraId="450AF8CC" w14:textId="77777777" w:rsidR="001D3EC4" w:rsidRPr="0094322D" w:rsidRDefault="001D3EC4" w:rsidP="001D3EC4">
      <w:pPr>
        <w:spacing w:line="240" w:lineRule="auto"/>
        <w:rPr>
          <w:rFonts w:ascii="Times New Roman" w:eastAsia="Times New Roman" w:hAnsi="Times New Roman" w:cs="Times New Roman"/>
          <w:sz w:val="20"/>
          <w:szCs w:val="20"/>
        </w:rPr>
      </w:pPr>
      <w:r w:rsidRPr="0094322D">
        <w:rPr>
          <w:rFonts w:ascii="Arial" w:eastAsia="Times New Roman" w:hAnsi="Arial" w:cs="Arial"/>
          <w:color w:val="000000"/>
          <w:sz w:val="20"/>
          <w:szCs w:val="20"/>
        </w:rPr>
        <w:t>Shenandoah National Park offers recreational activities and beautiful scenery with rolling mountains and hiking trails. Skyli</w:t>
      </w:r>
      <w:r>
        <w:rPr>
          <w:rFonts w:ascii="Arial" w:eastAsia="Times New Roman" w:hAnsi="Arial" w:cs="Arial"/>
          <w:color w:val="000000"/>
          <w:sz w:val="20"/>
          <w:szCs w:val="20"/>
        </w:rPr>
        <w:t>ne Drive runs the length</w:t>
      </w:r>
      <w:r w:rsidRPr="0094322D">
        <w:rPr>
          <w:rFonts w:ascii="Arial" w:eastAsia="Times New Roman" w:hAnsi="Arial" w:cs="Arial"/>
          <w:color w:val="000000"/>
          <w:sz w:val="20"/>
          <w:szCs w:val="20"/>
        </w:rPr>
        <w:t>, winding through thick forest to emerge upon sweeping scenic overlo</w:t>
      </w:r>
      <w:r>
        <w:rPr>
          <w:rFonts w:ascii="Arial" w:eastAsia="Times New Roman" w:hAnsi="Arial" w:cs="Arial"/>
          <w:color w:val="000000"/>
          <w:sz w:val="20"/>
          <w:szCs w:val="20"/>
        </w:rPr>
        <w:t>oks; this renowned scenic drive</w:t>
      </w:r>
      <w:r w:rsidRPr="0094322D">
        <w:rPr>
          <w:rFonts w:ascii="Arial" w:eastAsia="Times New Roman" w:hAnsi="Arial" w:cs="Arial"/>
          <w:color w:val="000000"/>
          <w:sz w:val="20"/>
          <w:szCs w:val="20"/>
        </w:rPr>
        <w:t xml:space="preserve"> is less than 20 miles from Boar’s Head.</w:t>
      </w:r>
    </w:p>
    <w:p w14:paraId="50F79153" w14:textId="77777777" w:rsidR="001D3EC4" w:rsidRPr="0094322D" w:rsidRDefault="001D3EC4" w:rsidP="001D3EC4">
      <w:pPr>
        <w:spacing w:line="240" w:lineRule="auto"/>
        <w:rPr>
          <w:rFonts w:ascii="Arial" w:eastAsia="Times New Roman" w:hAnsi="Arial" w:cs="Arial"/>
          <w:color w:val="000000"/>
          <w:sz w:val="20"/>
          <w:szCs w:val="20"/>
        </w:rPr>
      </w:pPr>
      <w:r w:rsidRPr="0094322D">
        <w:rPr>
          <w:rFonts w:ascii="Arial" w:eastAsia="Times New Roman" w:hAnsi="Arial" w:cs="Arial"/>
          <w:color w:val="000000"/>
          <w:sz w:val="20"/>
          <w:szCs w:val="20"/>
        </w:rPr>
        <w:t>We hope competitors will join together to enjoy several of the local specialty excursions that we will offer, including wine and beer tours, rafting on the James River, and hot air ballooning over the beautiful Shenandoah Valley.</w:t>
      </w:r>
    </w:p>
    <w:p w14:paraId="448EEBD4" w14:textId="77777777" w:rsidR="001D3EC4" w:rsidRPr="0094322D" w:rsidRDefault="001D3EC4" w:rsidP="001D3EC4">
      <w:pPr>
        <w:spacing w:line="240" w:lineRule="auto"/>
        <w:rPr>
          <w:rFonts w:ascii="Times New Roman" w:eastAsia="Times New Roman" w:hAnsi="Times New Roman" w:cs="Times New Roman"/>
          <w:sz w:val="20"/>
          <w:szCs w:val="20"/>
        </w:rPr>
      </w:pPr>
      <w:r>
        <w:rPr>
          <w:rFonts w:ascii="Arial" w:eastAsia="Times New Roman" w:hAnsi="Arial" w:cs="Arial"/>
          <w:color w:val="000000"/>
          <w:sz w:val="20"/>
          <w:szCs w:val="20"/>
        </w:rPr>
        <w:t>N</w:t>
      </w:r>
      <w:r w:rsidRPr="0094322D">
        <w:rPr>
          <w:rFonts w:ascii="Arial" w:eastAsia="Times New Roman" w:hAnsi="Arial" w:cs="Arial"/>
          <w:color w:val="000000"/>
          <w:sz w:val="20"/>
          <w:szCs w:val="20"/>
        </w:rPr>
        <w:t xml:space="preserve">o trip to Charlottesville would be complete without a visit to or tour of </w:t>
      </w:r>
      <w:r>
        <w:rPr>
          <w:rFonts w:ascii="Arial" w:eastAsia="Times New Roman" w:hAnsi="Arial" w:cs="Arial"/>
          <w:color w:val="000000"/>
          <w:sz w:val="20"/>
          <w:szCs w:val="20"/>
        </w:rPr>
        <w:t>the University of Virginia’s Academical Village</w:t>
      </w:r>
      <w:r w:rsidRPr="0094322D">
        <w:rPr>
          <w:rFonts w:ascii="Arial" w:eastAsia="Times New Roman" w:hAnsi="Arial" w:cs="Arial"/>
          <w:color w:val="000000"/>
          <w:sz w:val="20"/>
          <w:szCs w:val="20"/>
        </w:rPr>
        <w:t xml:space="preserve">, another UNESCO World Heritage Site designed by University </w:t>
      </w:r>
      <w:r>
        <w:rPr>
          <w:rFonts w:ascii="Arial" w:eastAsia="Times New Roman" w:hAnsi="Arial" w:cs="Arial"/>
          <w:color w:val="000000"/>
          <w:sz w:val="20"/>
          <w:szCs w:val="20"/>
        </w:rPr>
        <w:t>F</w:t>
      </w:r>
      <w:r w:rsidRPr="0094322D">
        <w:rPr>
          <w:rFonts w:ascii="Arial" w:eastAsia="Times New Roman" w:hAnsi="Arial" w:cs="Arial"/>
          <w:color w:val="000000"/>
          <w:sz w:val="20"/>
          <w:szCs w:val="20"/>
        </w:rPr>
        <w:t>ounder</w:t>
      </w:r>
      <w:r>
        <w:rPr>
          <w:rFonts w:ascii="Arial" w:eastAsia="Times New Roman" w:hAnsi="Arial" w:cs="Arial"/>
          <w:color w:val="000000"/>
          <w:sz w:val="20"/>
          <w:szCs w:val="20"/>
        </w:rPr>
        <w:t xml:space="preserve"> Thomas Jefferson. The</w:t>
      </w:r>
      <w:r w:rsidRPr="0094322D">
        <w:rPr>
          <w:rFonts w:ascii="Arial" w:eastAsia="Times New Roman" w:hAnsi="Arial" w:cs="Arial"/>
          <w:color w:val="000000"/>
          <w:sz w:val="20"/>
          <w:szCs w:val="20"/>
        </w:rPr>
        <w:t xml:space="preserve"> heart of the University</w:t>
      </w:r>
      <w:r>
        <w:rPr>
          <w:rFonts w:ascii="Arial" w:eastAsia="Times New Roman" w:hAnsi="Arial" w:cs="Arial"/>
          <w:color w:val="000000"/>
          <w:sz w:val="20"/>
          <w:szCs w:val="20"/>
        </w:rPr>
        <w:t xml:space="preserve">, the Village is the site of the iconic Rotunda and “The Lawn,” both marvels of neo-classical architecture ensconced by sprawling pavilion gardens. The Village has served as the model for campus design at </w:t>
      </w:r>
      <w:r w:rsidRPr="0094322D">
        <w:rPr>
          <w:rFonts w:ascii="Arial" w:eastAsia="Times New Roman" w:hAnsi="Arial" w:cs="Arial"/>
          <w:color w:val="000000"/>
          <w:sz w:val="20"/>
          <w:szCs w:val="20"/>
        </w:rPr>
        <w:t xml:space="preserve">schools throughout the world and it </w:t>
      </w:r>
      <w:r>
        <w:rPr>
          <w:rFonts w:ascii="Arial" w:eastAsia="Times New Roman" w:hAnsi="Arial" w:cs="Arial"/>
          <w:color w:val="000000"/>
          <w:sz w:val="20"/>
          <w:szCs w:val="20"/>
        </w:rPr>
        <w:t>never fails to inspire</w:t>
      </w:r>
      <w:r w:rsidRPr="0094322D">
        <w:rPr>
          <w:rFonts w:ascii="Arial" w:eastAsia="Times New Roman" w:hAnsi="Arial" w:cs="Arial"/>
          <w:color w:val="000000"/>
          <w:sz w:val="20"/>
          <w:szCs w:val="20"/>
        </w:rPr>
        <w:t xml:space="preserve"> awe in local</w:t>
      </w:r>
      <w:r>
        <w:rPr>
          <w:rFonts w:ascii="Arial" w:eastAsia="Times New Roman" w:hAnsi="Arial" w:cs="Arial"/>
          <w:color w:val="000000"/>
          <w:sz w:val="20"/>
          <w:szCs w:val="20"/>
        </w:rPr>
        <w:t>s and first-time visitors alike.</w:t>
      </w:r>
    </w:p>
    <w:p w14:paraId="39F9F337" w14:textId="77777777" w:rsidR="001D3EC4" w:rsidRDefault="001D3EC4" w:rsidP="001D3EC4"/>
    <w:p w14:paraId="7152E059" w14:textId="44221087" w:rsidR="001D3EC4" w:rsidRPr="0038668F" w:rsidRDefault="001D3EC4" w:rsidP="0038668F">
      <w:r>
        <w:rPr>
          <w:rFonts w:ascii="Arial" w:eastAsia="Times New Roman" w:hAnsi="Arial" w:cs="Arial"/>
          <w:color w:val="000000"/>
          <w:sz w:val="24"/>
          <w:szCs w:val="24"/>
        </w:rPr>
        <w:t xml:space="preserve">[OUTSIDE – LEFT COLUMN, WHITE BACKGROUND] </w:t>
      </w:r>
    </w:p>
    <w:p w14:paraId="1375B497" w14:textId="77777777" w:rsidR="001D3EC4" w:rsidRDefault="001D3EC4" w:rsidP="001D3EC4">
      <w:pPr>
        <w:spacing w:after="0" w:line="240" w:lineRule="auto"/>
        <w:rPr>
          <w:rFonts w:ascii="Arial" w:eastAsia="Times New Roman" w:hAnsi="Arial" w:cs="Arial"/>
          <w:color w:val="000000"/>
          <w:sz w:val="24"/>
          <w:szCs w:val="24"/>
        </w:rPr>
      </w:pPr>
    </w:p>
    <w:p w14:paraId="259DBAE1" w14:textId="77777777" w:rsidR="001D3EC4" w:rsidRDefault="001D3EC4" w:rsidP="001D3EC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Washington, D.C.</w:t>
      </w:r>
    </w:p>
    <w:p w14:paraId="2F172228" w14:textId="77777777" w:rsidR="001D3EC4" w:rsidRDefault="001D3EC4" w:rsidP="001D3EC4">
      <w:pPr>
        <w:spacing w:after="0" w:line="240" w:lineRule="auto"/>
        <w:rPr>
          <w:rFonts w:ascii="Arial" w:eastAsia="Times New Roman" w:hAnsi="Arial" w:cs="Arial"/>
          <w:color w:val="000000"/>
          <w:sz w:val="20"/>
          <w:szCs w:val="20"/>
        </w:rPr>
      </w:pPr>
    </w:p>
    <w:p w14:paraId="258618E6" w14:textId="77777777" w:rsidR="001D3EC4" w:rsidRDefault="001D3EC4" w:rsidP="001D3EC4">
      <w:pPr>
        <w:spacing w:after="0" w:line="240" w:lineRule="auto"/>
        <w:rPr>
          <w:rFonts w:ascii="Arial" w:eastAsia="Times New Roman" w:hAnsi="Arial" w:cs="Arial"/>
          <w:color w:val="000000"/>
          <w:sz w:val="20"/>
          <w:szCs w:val="20"/>
        </w:rPr>
      </w:pPr>
      <w:r w:rsidRPr="0094322D">
        <w:rPr>
          <w:rFonts w:ascii="Arial" w:eastAsia="Times New Roman" w:hAnsi="Arial" w:cs="Arial"/>
          <w:color w:val="000000"/>
          <w:sz w:val="20"/>
          <w:szCs w:val="20"/>
        </w:rPr>
        <w:t>Charlottesville is located just 100 miles south of Dulles Airport, Washington, DC’s major international hub. For many competitors, participating in WM2018 will offer a great opportunity to visit the United States capital and enjoy all that it has to offer.</w:t>
      </w:r>
      <w:r>
        <w:rPr>
          <w:rFonts w:ascii="Arial" w:eastAsia="Times New Roman" w:hAnsi="Arial" w:cs="Arial"/>
          <w:color w:val="000000"/>
          <w:sz w:val="20"/>
          <w:szCs w:val="20"/>
        </w:rPr>
        <w:t xml:space="preserve"> Whether you are interested in interactive tours of the US Government, viewing artistic treasures housed in the National Gallery of Art and Smithsonian Museum, experiencing performances at the Kennedy Center, or touring the Air and Space Museum, Botanical Gardens, or historical monuments on the National Mall, DC is ideal for families, couples, and solo travelers. </w:t>
      </w:r>
    </w:p>
    <w:p w14:paraId="2475E428" w14:textId="77777777" w:rsidR="001D3EC4" w:rsidRDefault="001D3EC4" w:rsidP="001D3EC4">
      <w:pPr>
        <w:spacing w:after="0" w:line="240" w:lineRule="auto"/>
        <w:rPr>
          <w:rFonts w:ascii="Arial" w:eastAsia="Times New Roman" w:hAnsi="Arial" w:cs="Arial"/>
          <w:color w:val="000000"/>
          <w:sz w:val="20"/>
          <w:szCs w:val="20"/>
        </w:rPr>
      </w:pPr>
    </w:p>
    <w:p w14:paraId="59BE99A3" w14:textId="77777777" w:rsidR="001D3EC4" w:rsidRPr="0094322D" w:rsidRDefault="001D3EC4" w:rsidP="001D3EC4">
      <w:pPr>
        <w:spacing w:after="0" w:line="240" w:lineRule="auto"/>
        <w:rPr>
          <w:rFonts w:ascii="Times New Roman" w:eastAsia="Times New Roman" w:hAnsi="Times New Roman" w:cs="Times New Roman"/>
          <w:sz w:val="20"/>
          <w:szCs w:val="20"/>
        </w:rPr>
      </w:pPr>
      <w:r w:rsidRPr="0094322D">
        <w:rPr>
          <w:rFonts w:ascii="Arial" w:eastAsia="Times New Roman" w:hAnsi="Arial" w:cs="Arial"/>
          <w:color w:val="000000"/>
          <w:sz w:val="20"/>
          <w:szCs w:val="20"/>
        </w:rPr>
        <w:t>As a competitor in the Masters event, you w</w:t>
      </w:r>
      <w:r>
        <w:rPr>
          <w:rFonts w:ascii="Arial" w:eastAsia="Times New Roman" w:hAnsi="Arial" w:cs="Arial"/>
          <w:color w:val="000000"/>
          <w:sz w:val="20"/>
          <w:szCs w:val="20"/>
        </w:rPr>
        <w:t>ill have morning access to the nine</w:t>
      </w:r>
      <w:r w:rsidRPr="0094322D">
        <w:rPr>
          <w:rFonts w:ascii="Arial" w:eastAsia="Times New Roman" w:hAnsi="Arial" w:cs="Arial"/>
          <w:color w:val="000000"/>
          <w:sz w:val="20"/>
          <w:szCs w:val="20"/>
        </w:rPr>
        <w:t xml:space="preserve"> ASB squash courts at Episcopal High School in Alexandria, Virginia from July 26-29. Alexandria is a bea</w:t>
      </w:r>
      <w:r>
        <w:rPr>
          <w:rFonts w:ascii="Arial" w:eastAsia="Times New Roman" w:hAnsi="Arial" w:cs="Arial"/>
          <w:color w:val="000000"/>
          <w:sz w:val="20"/>
          <w:szCs w:val="20"/>
        </w:rPr>
        <w:t>utiful Virginia town just seven</w:t>
      </w:r>
      <w:r w:rsidRPr="0094322D">
        <w:rPr>
          <w:rFonts w:ascii="Arial" w:eastAsia="Times New Roman" w:hAnsi="Arial" w:cs="Arial"/>
          <w:color w:val="000000"/>
          <w:sz w:val="20"/>
          <w:szCs w:val="20"/>
        </w:rPr>
        <w:t xml:space="preserve"> miles from downtown DC - and we are in the process of lining up several local hotel partners. So fly to Dulles a few days early, acclimatize and prepare at Episcopal High School, and make the most of the opportunity to tour Wash</w:t>
      </w:r>
      <w:r>
        <w:rPr>
          <w:rFonts w:ascii="Arial" w:eastAsia="Times New Roman" w:hAnsi="Arial" w:cs="Arial"/>
          <w:color w:val="000000"/>
          <w:sz w:val="20"/>
          <w:szCs w:val="20"/>
        </w:rPr>
        <w:t>ington</w:t>
      </w:r>
      <w:r w:rsidR="00CF3A06">
        <w:rPr>
          <w:rFonts w:ascii="Arial" w:eastAsia="Times New Roman" w:hAnsi="Arial" w:cs="Arial"/>
          <w:color w:val="000000"/>
          <w:sz w:val="20"/>
          <w:szCs w:val="20"/>
        </w:rPr>
        <w:t>,</w:t>
      </w:r>
      <w:r>
        <w:rPr>
          <w:rFonts w:ascii="Arial" w:eastAsia="Times New Roman" w:hAnsi="Arial" w:cs="Arial"/>
          <w:color w:val="000000"/>
          <w:sz w:val="20"/>
          <w:szCs w:val="20"/>
        </w:rPr>
        <w:t xml:space="preserve"> DC. After experiencing DC and sharpening up on the Episcopal High School courts, you </w:t>
      </w:r>
      <w:r w:rsidR="00CF3A06">
        <w:rPr>
          <w:rFonts w:ascii="Arial" w:eastAsia="Times New Roman" w:hAnsi="Arial" w:cs="Arial"/>
          <w:color w:val="000000"/>
          <w:sz w:val="20"/>
          <w:szCs w:val="20"/>
        </w:rPr>
        <w:t xml:space="preserve">can depart for Charlottesville on July 29 on the complimentary coach service we have arranged. </w:t>
      </w:r>
    </w:p>
    <w:p w14:paraId="0018EA85" w14:textId="77777777" w:rsidR="001D3EC4" w:rsidRDefault="001D3EC4" w:rsidP="001D3EC4"/>
    <w:p w14:paraId="56E99DCC" w14:textId="77777777" w:rsidR="001D3EC4" w:rsidRDefault="001D3EC4" w:rsidP="001D3EC4"/>
    <w:p w14:paraId="46A6FCA5" w14:textId="69E0F30B" w:rsidR="001D3EC4" w:rsidRDefault="001D3EC4" w:rsidP="001D3EC4"/>
    <w:p w14:paraId="0F371ECF" w14:textId="75D8CB54" w:rsidR="001D3EC4" w:rsidRDefault="001D3EC4" w:rsidP="001D3EC4"/>
    <w:p w14:paraId="7F37C853" w14:textId="77777777" w:rsidR="001D3EC4" w:rsidRDefault="001D3EC4" w:rsidP="001D3EC4"/>
    <w:p w14:paraId="1A0D07E0" w14:textId="77777777" w:rsidR="001D3EC4" w:rsidRDefault="001D3EC4" w:rsidP="001D3EC4"/>
    <w:p w14:paraId="23CA929B" w14:textId="77777777" w:rsidR="001D3EC4" w:rsidRDefault="001D3EC4" w:rsidP="001D3EC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OUTSIDE – MIDDLE COLUMN / BACK COVER</w:t>
      </w:r>
    </w:p>
    <w:p w14:paraId="2D670A98" w14:textId="77777777" w:rsidR="001D3EC4" w:rsidRDefault="001D3EC4" w:rsidP="001D3EC4">
      <w:pPr>
        <w:spacing w:after="0" w:line="240" w:lineRule="auto"/>
        <w:rPr>
          <w:rFonts w:ascii="Arial" w:eastAsia="Times New Roman" w:hAnsi="Arial" w:cs="Arial"/>
          <w:color w:val="000000"/>
          <w:sz w:val="24"/>
          <w:szCs w:val="24"/>
        </w:rPr>
      </w:pPr>
    </w:p>
    <w:p w14:paraId="650E2B3B" w14:textId="77777777" w:rsidR="001D3EC4" w:rsidRPr="0094322D" w:rsidRDefault="001D3EC4" w:rsidP="001D3EC4">
      <w:pPr>
        <w:spacing w:after="0" w:line="240" w:lineRule="auto"/>
        <w:rPr>
          <w:rFonts w:ascii="Times New Roman" w:eastAsia="Times New Roman" w:hAnsi="Times New Roman" w:cs="Times New Roman"/>
          <w:sz w:val="20"/>
          <w:szCs w:val="20"/>
        </w:rPr>
      </w:pPr>
      <w:r w:rsidRPr="0094322D">
        <w:rPr>
          <w:rFonts w:ascii="Arial" w:eastAsia="Times New Roman" w:hAnsi="Arial" w:cs="Arial"/>
          <w:color w:val="000000"/>
          <w:sz w:val="20"/>
          <w:szCs w:val="20"/>
        </w:rPr>
        <w:t>Boar’s Head’s Director of Squash and 2018 World Masters Tournament Director Mark Allen will be attending the Jo’burg event from Friday thru Monday and is looking forward to watching some great squash and talking up WM2018. Be sure to say hello and ask any questions that you might have.</w:t>
      </w:r>
    </w:p>
    <w:p w14:paraId="6B9D513F" w14:textId="77777777" w:rsidR="001D3EC4" w:rsidRPr="0094322D" w:rsidRDefault="001D3EC4" w:rsidP="001D3EC4">
      <w:pPr>
        <w:spacing w:after="0" w:line="240" w:lineRule="auto"/>
        <w:rPr>
          <w:rFonts w:ascii="Times New Roman" w:eastAsia="Times New Roman" w:hAnsi="Times New Roman" w:cs="Times New Roman"/>
          <w:sz w:val="20"/>
          <w:szCs w:val="20"/>
        </w:rPr>
      </w:pPr>
    </w:p>
    <w:p w14:paraId="0D42BD6C" w14:textId="77777777" w:rsidR="001D3EC4" w:rsidRPr="0094322D" w:rsidRDefault="001D3EC4" w:rsidP="001D3EC4">
      <w:pPr>
        <w:spacing w:after="0" w:line="240" w:lineRule="auto"/>
        <w:rPr>
          <w:rFonts w:ascii="Times New Roman" w:eastAsia="Times New Roman" w:hAnsi="Times New Roman" w:cs="Times New Roman"/>
          <w:sz w:val="20"/>
          <w:szCs w:val="20"/>
        </w:rPr>
      </w:pPr>
      <w:r w:rsidRPr="0094322D">
        <w:rPr>
          <w:rFonts w:ascii="Arial" w:eastAsia="Times New Roman" w:hAnsi="Arial" w:cs="Arial"/>
          <w:color w:val="000000"/>
          <w:sz w:val="20"/>
          <w:szCs w:val="20"/>
        </w:rPr>
        <w:t>And to keep up to date with all the announcements and preparations for the 2018 tournament visit our website wmsquash2018.com and sign up to receive our digital newsletter.</w:t>
      </w:r>
    </w:p>
    <w:p w14:paraId="5469A27D" w14:textId="77777777" w:rsidR="001D3EC4" w:rsidRPr="0094322D" w:rsidRDefault="001D3EC4" w:rsidP="001D3EC4">
      <w:pPr>
        <w:spacing w:after="0" w:line="240" w:lineRule="auto"/>
        <w:rPr>
          <w:rFonts w:ascii="Times New Roman" w:eastAsia="Times New Roman" w:hAnsi="Times New Roman" w:cs="Times New Roman"/>
          <w:sz w:val="20"/>
          <w:szCs w:val="20"/>
        </w:rPr>
      </w:pPr>
    </w:p>
    <w:p w14:paraId="738B6F79" w14:textId="77777777" w:rsidR="001D3EC4" w:rsidRDefault="001D3EC4" w:rsidP="001D3EC4">
      <w:pPr>
        <w:spacing w:after="0" w:line="240" w:lineRule="auto"/>
        <w:rPr>
          <w:rFonts w:ascii="Arial" w:eastAsia="Times New Roman" w:hAnsi="Arial" w:cs="Arial"/>
          <w:color w:val="000000"/>
          <w:sz w:val="24"/>
          <w:szCs w:val="24"/>
        </w:rPr>
      </w:pPr>
      <w:r w:rsidRPr="0094322D">
        <w:rPr>
          <w:rFonts w:ascii="Arial" w:eastAsia="Times New Roman" w:hAnsi="Arial" w:cs="Arial"/>
          <w:color w:val="000000"/>
          <w:sz w:val="20"/>
          <w:szCs w:val="20"/>
        </w:rPr>
        <w:t>Thank you and good luck to everyone in Jo’burg this coming week</w:t>
      </w:r>
      <w:r w:rsidRPr="006260B9">
        <w:rPr>
          <w:rFonts w:ascii="Arial" w:eastAsia="Times New Roman" w:hAnsi="Arial" w:cs="Arial"/>
          <w:color w:val="000000"/>
          <w:sz w:val="24"/>
          <w:szCs w:val="24"/>
        </w:rPr>
        <w:t xml:space="preserve">. </w:t>
      </w:r>
    </w:p>
    <w:p w14:paraId="47405B89" w14:textId="77777777" w:rsidR="001D3EC4" w:rsidRDefault="001D3EC4" w:rsidP="001D3EC4">
      <w:pPr>
        <w:spacing w:after="0" w:line="240" w:lineRule="auto"/>
        <w:rPr>
          <w:rFonts w:ascii="Arial" w:eastAsia="Times New Roman" w:hAnsi="Arial" w:cs="Arial"/>
          <w:color w:val="000000"/>
          <w:sz w:val="24"/>
          <w:szCs w:val="24"/>
        </w:rPr>
      </w:pPr>
    </w:p>
    <w:p w14:paraId="0B0463E0" w14:textId="77777777" w:rsidR="001D3EC4" w:rsidRDefault="001D3EC4" w:rsidP="001D3EC4">
      <w:pPr>
        <w:spacing w:line="240" w:lineRule="auto"/>
        <w:rPr>
          <w:rFonts w:eastAsia="Times New Roman" w:cs="Arial"/>
          <w:i/>
          <w:color w:val="002060"/>
          <w:sz w:val="24"/>
          <w:szCs w:val="24"/>
        </w:rPr>
      </w:pPr>
      <w:r w:rsidRPr="00CC76A1">
        <w:rPr>
          <w:rFonts w:eastAsia="Times New Roman" w:cs="Arial"/>
          <w:i/>
          <w:color w:val="002060"/>
          <w:sz w:val="24"/>
          <w:szCs w:val="24"/>
        </w:rPr>
        <w:t xml:space="preserve">QUOTES THAT CAN BE USED ANYWHERE </w:t>
      </w:r>
      <w:r>
        <w:rPr>
          <w:rFonts w:eastAsia="Times New Roman" w:cs="Arial"/>
          <w:i/>
          <w:color w:val="002060"/>
          <w:sz w:val="24"/>
          <w:szCs w:val="24"/>
        </w:rPr>
        <w:t>ON BACK COVER</w:t>
      </w:r>
      <w:r w:rsidRPr="00CC76A1">
        <w:rPr>
          <w:rFonts w:eastAsia="Times New Roman" w:cs="Arial"/>
          <w:i/>
          <w:color w:val="002060"/>
          <w:sz w:val="24"/>
          <w:szCs w:val="24"/>
        </w:rPr>
        <w:t xml:space="preserve"> IF YOU FEEL THEY WORK</w:t>
      </w:r>
    </w:p>
    <w:p w14:paraId="42783854" w14:textId="77777777" w:rsidR="001D3EC4" w:rsidRPr="00CC76A1" w:rsidRDefault="001D3EC4" w:rsidP="001D3EC4">
      <w:pPr>
        <w:spacing w:line="240" w:lineRule="auto"/>
        <w:rPr>
          <w:rFonts w:eastAsia="Times New Roman" w:cs="Times New Roman"/>
          <w:i/>
          <w:color w:val="002060"/>
          <w:sz w:val="24"/>
          <w:szCs w:val="24"/>
        </w:rPr>
      </w:pPr>
      <w:r w:rsidRPr="00CC76A1">
        <w:rPr>
          <w:rFonts w:eastAsia="Times New Roman" w:cs="Arial"/>
          <w:i/>
          <w:iCs/>
          <w:color w:val="002060"/>
          <w:sz w:val="24"/>
          <w:szCs w:val="24"/>
          <w:shd w:val="clear" w:color="auto" w:fill="FFFFFF"/>
        </w:rPr>
        <w:t>"There is so much to look forward to at the 2018 world masters squash championships. The venue is the finest, the southern hospitality second to none and a week’s worth of squash camaraderie and competition awaits. Women of the squash world, stay in the game and put this one in the book!" Hope Prockop, British Open Masters Champion, 2014 and 2015</w:t>
      </w:r>
    </w:p>
    <w:p w14:paraId="1915D1F3" w14:textId="77777777" w:rsidR="001D3EC4" w:rsidRPr="00CC76A1" w:rsidRDefault="001D3EC4" w:rsidP="001D3EC4">
      <w:pPr>
        <w:spacing w:after="0" w:line="240" w:lineRule="auto"/>
        <w:rPr>
          <w:rFonts w:eastAsia="Times New Roman" w:cs="Times New Roman"/>
          <w:i/>
          <w:color w:val="002060"/>
          <w:sz w:val="24"/>
          <w:szCs w:val="24"/>
        </w:rPr>
      </w:pPr>
    </w:p>
    <w:p w14:paraId="75240C2C" w14:textId="77777777" w:rsidR="001D3EC4" w:rsidRPr="00CC76A1" w:rsidRDefault="001D3EC4" w:rsidP="001D3EC4">
      <w:pPr>
        <w:spacing w:after="0" w:line="240" w:lineRule="auto"/>
        <w:rPr>
          <w:rFonts w:eastAsia="Times New Roman" w:cs="Arial"/>
          <w:i/>
          <w:color w:val="002060"/>
          <w:sz w:val="24"/>
          <w:szCs w:val="24"/>
          <w:shd w:val="clear" w:color="auto" w:fill="FFFFFF"/>
        </w:rPr>
      </w:pPr>
      <w:r w:rsidRPr="00CC76A1">
        <w:rPr>
          <w:rFonts w:eastAsia="Times New Roman" w:cs="Arial"/>
          <w:i/>
          <w:iCs/>
          <w:color w:val="002060"/>
          <w:sz w:val="24"/>
          <w:szCs w:val="24"/>
          <w:shd w:val="clear" w:color="auto" w:fill="FFFFFF"/>
        </w:rPr>
        <w:t>“You don’t play in World Masters because of the facilities, but if you ever did, this would be the one.  The McArthur Squash Center is one my favorite venues on earth; if you play squash, you should see it.</w:t>
      </w:r>
      <w:r w:rsidRPr="00CC76A1">
        <w:rPr>
          <w:rFonts w:eastAsia="Times New Roman" w:cs="Arial"/>
          <w:i/>
          <w:color w:val="002060"/>
          <w:sz w:val="24"/>
          <w:szCs w:val="24"/>
          <w:shd w:val="clear" w:color="auto" w:fill="FFFFFF"/>
        </w:rPr>
        <w:t xml:space="preserve">” - Will Carlin, </w:t>
      </w:r>
      <w:r>
        <w:rPr>
          <w:rFonts w:eastAsia="Times New Roman" w:cs="Arial"/>
          <w:i/>
          <w:color w:val="002060"/>
          <w:sz w:val="24"/>
          <w:szCs w:val="24"/>
          <w:shd w:val="clear" w:color="auto" w:fill="FFFFFF"/>
        </w:rPr>
        <w:t xml:space="preserve">United States </w:t>
      </w:r>
      <w:r w:rsidRPr="00CC76A1">
        <w:rPr>
          <w:rFonts w:eastAsia="Times New Roman" w:cs="Arial"/>
          <w:i/>
          <w:color w:val="002060"/>
          <w:sz w:val="24"/>
          <w:szCs w:val="24"/>
          <w:shd w:val="clear" w:color="auto" w:fill="FFFFFF"/>
        </w:rPr>
        <w:t>Masters Squash Enthusiast</w:t>
      </w:r>
      <w:r>
        <w:rPr>
          <w:rFonts w:eastAsia="Times New Roman" w:cs="Arial"/>
          <w:i/>
          <w:color w:val="002060"/>
          <w:sz w:val="24"/>
          <w:szCs w:val="24"/>
          <w:shd w:val="clear" w:color="auto" w:fill="FFFFFF"/>
        </w:rPr>
        <w:t xml:space="preserve"> and former US#1 ranked player</w:t>
      </w:r>
    </w:p>
    <w:p w14:paraId="02F3FD55" w14:textId="77777777" w:rsidR="001D3EC4" w:rsidRPr="00CC76A1" w:rsidRDefault="001D3EC4" w:rsidP="001D3EC4">
      <w:pPr>
        <w:spacing w:after="0" w:line="240" w:lineRule="auto"/>
        <w:rPr>
          <w:rFonts w:eastAsia="Times New Roman" w:cs="Arial"/>
          <w:i/>
          <w:color w:val="002060"/>
          <w:sz w:val="24"/>
          <w:szCs w:val="24"/>
          <w:shd w:val="clear" w:color="auto" w:fill="FFFFFF"/>
        </w:rPr>
      </w:pPr>
    </w:p>
    <w:p w14:paraId="654A5768" w14:textId="77777777" w:rsidR="001D3EC4" w:rsidRPr="00CC76A1" w:rsidRDefault="001D3EC4" w:rsidP="001D3EC4">
      <w:pPr>
        <w:spacing w:after="0" w:line="240" w:lineRule="auto"/>
        <w:rPr>
          <w:rFonts w:eastAsia="Times New Roman" w:cs="Times New Roman"/>
          <w:i/>
          <w:color w:val="002060"/>
          <w:sz w:val="24"/>
          <w:szCs w:val="24"/>
        </w:rPr>
      </w:pPr>
      <w:r w:rsidRPr="00CC76A1">
        <w:rPr>
          <w:bCs/>
          <w:i/>
          <w:color w:val="002060"/>
          <w:sz w:val="24"/>
          <w:szCs w:val="24"/>
          <w:lang w:val="en-CA"/>
        </w:rPr>
        <w:t>“The Boar’s Head site is an incredible venue to host</w:t>
      </w:r>
      <w:r>
        <w:rPr>
          <w:bCs/>
          <w:i/>
          <w:color w:val="002060"/>
          <w:sz w:val="24"/>
          <w:szCs w:val="24"/>
          <w:lang w:val="en-CA"/>
        </w:rPr>
        <w:t xml:space="preserve"> a squash event - really a self-</w:t>
      </w:r>
      <w:r w:rsidRPr="00CC76A1">
        <w:rPr>
          <w:bCs/>
          <w:i/>
          <w:color w:val="002060"/>
          <w:sz w:val="24"/>
          <w:szCs w:val="24"/>
          <w:lang w:val="en-CA"/>
        </w:rPr>
        <w:t>contained village for the sport enthusiast!  The setting is lovely, the McArthur Squash Center is superb with 9 excellent courts and fantastic seating with ambience, the accommodations and food services are excellent.  I have no doubt that the 2018 WSF World Masters will be an outstanding experience for squash competitors and guests.” – Linda MacPhail, WSF Vice President</w:t>
      </w:r>
    </w:p>
    <w:p w14:paraId="70080D18" w14:textId="77777777" w:rsidR="001D3EC4" w:rsidRDefault="001D3EC4" w:rsidP="001D3EC4">
      <w:pPr>
        <w:spacing w:after="0" w:line="240" w:lineRule="auto"/>
        <w:rPr>
          <w:rFonts w:ascii="Arial" w:eastAsia="Times New Roman" w:hAnsi="Arial" w:cs="Arial"/>
          <w:color w:val="000000"/>
          <w:sz w:val="24"/>
          <w:szCs w:val="24"/>
        </w:rPr>
      </w:pPr>
    </w:p>
    <w:p w14:paraId="7FEB3A2A" w14:textId="77777777" w:rsidR="001D3EC4" w:rsidRPr="00037334" w:rsidRDefault="001D3EC4" w:rsidP="001D3EC4">
      <w:pPr>
        <w:rPr>
          <w:sz w:val="28"/>
          <w:szCs w:val="28"/>
          <w:highlight w:val="yellow"/>
        </w:rPr>
      </w:pPr>
      <w:r w:rsidRPr="00037334">
        <w:rPr>
          <w:sz w:val="28"/>
          <w:szCs w:val="28"/>
          <w:highlight w:val="yellow"/>
        </w:rPr>
        <w:t>I would also like the tournament website address highlighted on the backpage</w:t>
      </w:r>
    </w:p>
    <w:p w14:paraId="7E23658D" w14:textId="77777777" w:rsidR="001D3EC4" w:rsidRDefault="001D3EC4" w:rsidP="001D3EC4">
      <w:r w:rsidRPr="00037334">
        <w:rPr>
          <w:b/>
          <w:sz w:val="28"/>
          <w:szCs w:val="28"/>
        </w:rPr>
        <w:t>wmsquash2018.com</w:t>
      </w:r>
    </w:p>
    <w:p w14:paraId="2EFBBBA6" w14:textId="77777777" w:rsidR="001D3EC4" w:rsidRDefault="001D3EC4" w:rsidP="001D3EC4">
      <w:r>
        <w:t xml:space="preserve">and the information at the bottom should read </w:t>
      </w:r>
    </w:p>
    <w:p w14:paraId="0A5A98AA" w14:textId="77777777" w:rsidR="001D3EC4" w:rsidRDefault="001D3EC4" w:rsidP="001D3EC4"/>
    <w:p w14:paraId="509F5E90" w14:textId="77777777" w:rsidR="001D3EC4" w:rsidRPr="00037334" w:rsidRDefault="001D3EC4" w:rsidP="001D3EC4">
      <w:r>
        <w:t>For more information contact</w:t>
      </w:r>
      <w:r>
        <w:br/>
        <w:t>Mark Allen, WM2018 Tournament director</w:t>
      </w:r>
      <w:r>
        <w:br/>
        <w:t>Tel: (+1) 434-972-7424</w:t>
      </w:r>
      <w:r>
        <w:br/>
        <w:t>E-Mail:wmsquash2018@gmail.com</w:t>
      </w:r>
    </w:p>
    <w:p w14:paraId="0CFBABFB" w14:textId="2F0AD9B0" w:rsidR="001D3EC4" w:rsidRDefault="001D3EC4" w:rsidP="001D3EC4">
      <w:r>
        <w:t>Possible Pictures of Mark Allen below (please use the one you feel works best with the layout)</w:t>
      </w:r>
      <w:r w:rsidRPr="00604648">
        <w:rPr>
          <w:noProof/>
        </w:rPr>
        <w:t xml:space="preserve"> </w:t>
      </w:r>
    </w:p>
    <w:p w14:paraId="2E0184B7" w14:textId="77777777" w:rsidR="001D3EC4" w:rsidRDefault="001D3EC4" w:rsidP="001D3EC4"/>
    <w:p w14:paraId="1D442B28" w14:textId="23157FEA" w:rsidR="001D3EC4" w:rsidRDefault="001D3EC4" w:rsidP="001D3EC4">
      <w:r>
        <w:tab/>
      </w:r>
    </w:p>
    <w:p w14:paraId="5B384CA9" w14:textId="77777777" w:rsidR="001D3EC4" w:rsidRPr="0038668F" w:rsidRDefault="001D3EC4" w:rsidP="001D3EC4">
      <w:pPr>
        <w:rPr>
          <w:highlight w:val="yellow"/>
        </w:rPr>
      </w:pPr>
      <w:r w:rsidRPr="0038668F">
        <w:rPr>
          <w:highlight w:val="yellow"/>
        </w:rPr>
        <w:t>OUTSIDE RIGHT COLUMN (FRONT PAGE)</w:t>
      </w:r>
    </w:p>
    <w:p w14:paraId="19E1D2E7" w14:textId="438D9429" w:rsidR="001D3EC4" w:rsidRPr="0038668F" w:rsidRDefault="001D3EC4" w:rsidP="001D3EC4">
      <w:pPr>
        <w:rPr>
          <w:highlight w:val="yellow"/>
        </w:rPr>
      </w:pPr>
      <w:r w:rsidRPr="0038668F">
        <w:rPr>
          <w:highlight w:val="yellow"/>
        </w:rPr>
        <w:t xml:space="preserve">Please </w:t>
      </w:r>
      <w:r w:rsidR="0038668F">
        <w:rPr>
          <w:highlight w:val="yellow"/>
        </w:rPr>
        <w:t xml:space="preserve">completely </w:t>
      </w:r>
      <w:r w:rsidRPr="0038668F">
        <w:rPr>
          <w:highlight w:val="yellow"/>
        </w:rPr>
        <w:t xml:space="preserve">remove the sentence </w:t>
      </w:r>
      <w:r w:rsidR="0038668F">
        <w:rPr>
          <w:highlight w:val="yellow"/>
        </w:rPr>
        <w:t xml:space="preserve">on the front cover </w:t>
      </w:r>
      <w:r w:rsidRPr="0038668F">
        <w:rPr>
          <w:highlight w:val="yellow"/>
        </w:rPr>
        <w:t>that says : A proud first for the championships to be held in the United states.</w:t>
      </w:r>
    </w:p>
    <w:p w14:paraId="0764A3CA" w14:textId="77777777" w:rsidR="001D3EC4" w:rsidRPr="0038668F" w:rsidRDefault="001D3EC4" w:rsidP="001D3EC4">
      <w:pPr>
        <w:rPr>
          <w:highlight w:val="yellow"/>
        </w:rPr>
      </w:pPr>
    </w:p>
    <w:p w14:paraId="3AEC34E1" w14:textId="2295BA45" w:rsidR="001D3EC4" w:rsidRDefault="0038668F" w:rsidP="001D3EC4">
      <w:r>
        <w:rPr>
          <w:highlight w:val="yellow"/>
        </w:rPr>
        <w:t xml:space="preserve">And </w:t>
      </w:r>
      <w:r w:rsidR="001D3EC4" w:rsidRPr="0038668F">
        <w:rPr>
          <w:highlight w:val="yellow"/>
        </w:rPr>
        <w:t xml:space="preserve">Instead I would like to make the date </w:t>
      </w:r>
      <w:r>
        <w:rPr>
          <w:highlight w:val="yellow"/>
        </w:rPr>
        <w:t xml:space="preserve"> August </w:t>
      </w:r>
      <w:r w:rsidR="001D3EC4" w:rsidRPr="0038668F">
        <w:rPr>
          <w:highlight w:val="yellow"/>
        </w:rPr>
        <w:t>m</w:t>
      </w:r>
      <w:r>
        <w:rPr>
          <w:highlight w:val="yellow"/>
        </w:rPr>
        <w:t>ade</w:t>
      </w:r>
      <w:r w:rsidR="001D3EC4" w:rsidRPr="0038668F">
        <w:rPr>
          <w:highlight w:val="yellow"/>
        </w:rPr>
        <w:t xml:space="preserve"> larger</w:t>
      </w:r>
    </w:p>
    <w:p w14:paraId="12B573EF" w14:textId="77777777" w:rsidR="001D3EC4" w:rsidRDefault="001D3EC4" w:rsidP="001D3EC4"/>
    <w:p w14:paraId="562D4348" w14:textId="77777777" w:rsidR="001D3EC4" w:rsidRDefault="001D3EC4" w:rsidP="001D3EC4"/>
    <w:p w14:paraId="217B087C" w14:textId="77777777" w:rsidR="00ED54E2" w:rsidRDefault="007C2C6E"/>
    <w:sectPr w:rsidR="00ED54E2" w:rsidSect="00FC3C6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k Allen">
    <w15:presenceInfo w15:providerId="AD" w15:userId="S-1-5-21-1085031214-1708537768-1177238915-114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EC4"/>
    <w:rsid w:val="001D3EC4"/>
    <w:rsid w:val="0038668F"/>
    <w:rsid w:val="006B5FFC"/>
    <w:rsid w:val="007A35D4"/>
    <w:rsid w:val="007C2C6E"/>
    <w:rsid w:val="00CF3A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FE86A"/>
  <w15:chartTrackingRefBased/>
  <w15:docId w15:val="{B89EA878-E34B-4C70-91FE-061818993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3E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D3EC4"/>
    <w:rPr>
      <w:sz w:val="16"/>
      <w:szCs w:val="16"/>
    </w:rPr>
  </w:style>
  <w:style w:type="paragraph" w:styleId="CommentText">
    <w:name w:val="annotation text"/>
    <w:basedOn w:val="Normal"/>
    <w:link w:val="CommentTextChar"/>
    <w:uiPriority w:val="99"/>
    <w:semiHidden/>
    <w:unhideWhenUsed/>
    <w:rsid w:val="001D3EC4"/>
    <w:pPr>
      <w:spacing w:line="240" w:lineRule="auto"/>
    </w:pPr>
    <w:rPr>
      <w:sz w:val="20"/>
      <w:szCs w:val="20"/>
    </w:rPr>
  </w:style>
  <w:style w:type="character" w:customStyle="1" w:styleId="CommentTextChar">
    <w:name w:val="Comment Text Char"/>
    <w:basedOn w:val="DefaultParagraphFont"/>
    <w:link w:val="CommentText"/>
    <w:uiPriority w:val="99"/>
    <w:semiHidden/>
    <w:rsid w:val="001D3EC4"/>
    <w:rPr>
      <w:sz w:val="20"/>
      <w:szCs w:val="20"/>
    </w:rPr>
  </w:style>
  <w:style w:type="paragraph" w:styleId="BalloonText">
    <w:name w:val="Balloon Text"/>
    <w:basedOn w:val="Normal"/>
    <w:link w:val="BalloonTextChar"/>
    <w:uiPriority w:val="99"/>
    <w:semiHidden/>
    <w:unhideWhenUsed/>
    <w:rsid w:val="001D3E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3E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A3FBEA-1CD8-4157-A204-5AC5ECDF1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1357</Words>
  <Characters>7741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White</dc:creator>
  <cp:keywords/>
  <dc:description/>
  <cp:lastModifiedBy>Mark Allen</cp:lastModifiedBy>
  <cp:revision>3</cp:revision>
  <cp:lastPrinted>2016-09-05T18:35:00Z</cp:lastPrinted>
  <dcterms:created xsi:type="dcterms:W3CDTF">2016-09-05T18:28:00Z</dcterms:created>
  <dcterms:modified xsi:type="dcterms:W3CDTF">2016-09-05T18:40:00Z</dcterms:modified>
</cp:coreProperties>
</file>